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4BD826FB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 xml:space="preserve">(Nazwa i adres </w:t>
      </w:r>
      <w:ins w:id="2" w:author="Iwona Swat - Nadleśnictwo Komańcza" w:date="2025-11-07T07:47:00Z">
        <w:r w:rsidR="00E85787">
          <w:rPr>
            <w:rFonts w:ascii="Cambria" w:eastAsia="Times New Roman" w:hAnsi="Cambria" w:cs="Arial"/>
            <w:bCs/>
            <w:lang w:eastAsia="ar-SA"/>
          </w:rPr>
          <w:t>W</w:t>
        </w:r>
      </w:ins>
      <w:del w:id="3" w:author="Iwona Swat - Nadleśnictwo Komańcza" w:date="2025-11-07T07:47:00Z">
        <w:r w:rsidRPr="00A10F65" w:rsidDel="00E85787">
          <w:rPr>
            <w:rFonts w:ascii="Cambria" w:eastAsia="Times New Roman" w:hAnsi="Cambria" w:cs="Arial"/>
            <w:bCs/>
            <w:lang w:eastAsia="ar-SA"/>
          </w:rPr>
          <w:delText>w</w:delText>
        </w:r>
      </w:del>
      <w:r w:rsidRPr="00A10F65">
        <w:rPr>
          <w:rFonts w:ascii="Cambria" w:eastAsia="Times New Roman" w:hAnsi="Cambria" w:cs="Arial"/>
          <w:bCs/>
          <w:lang w:eastAsia="ar-SA"/>
        </w:rPr>
        <w:t>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4" w:name="_Hlk102917163"/>
    </w:p>
    <w:p w14:paraId="030D6936" w14:textId="1E740DE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ins w:id="5" w:author="Iwona Swat - Nadleśnictwo Komańcza" w:date="2025-11-07T07:47:00Z">
        <w:r w:rsidR="00E85787">
          <w:rPr>
            <w:rFonts w:ascii="Cambria" w:eastAsia="Times New Roman" w:hAnsi="Cambria" w:cs="Arial"/>
            <w:bCs/>
            <w:i/>
            <w:iCs/>
            <w:lang w:eastAsia="pl-PL"/>
          </w:rPr>
          <w:t>Komańcza</w:t>
        </w:r>
      </w:ins>
      <w:del w:id="6" w:author="Iwona Swat - Nadleśnictwo Komańcza" w:date="2025-11-07T07:47:00Z">
        <w:r w:rsidR="00706C21" w:rsidRPr="00800ECB" w:rsidDel="00E85787">
          <w:rPr>
            <w:rFonts w:ascii="Cambria" w:eastAsia="Times New Roman" w:hAnsi="Cambria" w:cs="Arial"/>
            <w:bCs/>
            <w:i/>
            <w:iCs/>
            <w:lang w:eastAsia="pl-PL"/>
          </w:rPr>
          <w:delText>___________________________________________</w:delText>
        </w:r>
      </w:del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 w roku </w:t>
      </w:r>
      <w:ins w:id="7" w:author="Iwona Swat - Nadleśnictwo Komańcza" w:date="2025-11-07T07:47:00Z">
        <w:r w:rsidR="00E85787">
          <w:rPr>
            <w:rFonts w:ascii="Cambria" w:eastAsia="Times New Roman" w:hAnsi="Cambria" w:cs="Arial"/>
            <w:bCs/>
            <w:i/>
            <w:iCs/>
            <w:lang w:eastAsia="pl-PL"/>
          </w:rPr>
          <w:t>2026</w:t>
        </w:r>
      </w:ins>
      <w:del w:id="8" w:author="Iwona Swat - Nadleśnictwo Komańcza" w:date="2025-11-07T07:47:00Z">
        <w:r w:rsidR="00706C21" w:rsidRPr="00800ECB" w:rsidDel="00E85787">
          <w:rPr>
            <w:rFonts w:ascii="Cambria" w:eastAsia="Times New Roman" w:hAnsi="Cambria" w:cs="Arial"/>
            <w:bCs/>
            <w:i/>
            <w:iCs/>
            <w:lang w:eastAsia="pl-PL"/>
          </w:rPr>
          <w:delText>________</w:delText>
        </w:r>
      </w:del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del w:id="9" w:author="Iwona Swat - Nadleśnictwo Komańcza" w:date="2025-11-07T07:47:00Z">
        <w:r w:rsidR="00706C21" w:rsidRPr="00A10F65" w:rsidDel="00E85787">
          <w:rPr>
            <w:rFonts w:ascii="Cambria" w:hAnsi="Cambria" w:cs="Arial"/>
            <w:sz w:val="21"/>
            <w:szCs w:val="21"/>
          </w:rPr>
          <w:delText xml:space="preserve"> </w:delText>
        </w:r>
      </w:del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4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Del="00B86BDE" w:rsidRDefault="0093256D" w:rsidP="00A10F65">
      <w:pPr>
        <w:spacing w:before="120" w:after="0" w:line="240" w:lineRule="auto"/>
        <w:jc w:val="both"/>
        <w:rPr>
          <w:del w:id="15" w:author="JiW" w:date="2025-10-27T10:50:00Z"/>
          <w:rFonts w:ascii="Cambria" w:hAnsi="Cambria" w:cs="Arial"/>
          <w:sz w:val="21"/>
          <w:szCs w:val="21"/>
        </w:rPr>
      </w:pPr>
    </w:p>
    <w:p w14:paraId="0CD99794" w14:textId="77777777" w:rsidR="0093256D" w:rsidDel="00B86BDE" w:rsidRDefault="0093256D" w:rsidP="00A10F65">
      <w:pPr>
        <w:spacing w:before="120" w:after="0" w:line="240" w:lineRule="auto"/>
        <w:jc w:val="both"/>
        <w:rPr>
          <w:del w:id="16" w:author="JiW" w:date="2025-10-27T10:50:00Z"/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5E8001E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17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 xml:space="preserve">: wypełnić tylko w przypadku podmiotu udostępniającego zasoby, na którego zdolnościach </w:t>
      </w:r>
      <w:r w:rsidR="007B2569">
        <w:rPr>
          <w:rFonts w:ascii="Cambria" w:hAnsi="Cambria" w:cs="Arial"/>
          <w:i/>
          <w:sz w:val="16"/>
          <w:szCs w:val="16"/>
        </w:rPr>
        <w:t>lub sytuacji Wykonawca polega w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</w:t>
      </w:r>
      <w:r w:rsidR="007B2569">
        <w:rPr>
          <w:rFonts w:ascii="Cambria" w:hAnsi="Cambria" w:cs="Arial"/>
          <w:i/>
          <w:sz w:val="16"/>
          <w:szCs w:val="16"/>
        </w:rPr>
        <w:t>rego zdolnościach lub sytuacji W</w:t>
      </w:r>
      <w:r w:rsidRPr="00A10F65">
        <w:rPr>
          <w:rFonts w:ascii="Cambria" w:hAnsi="Cambria" w:cs="Arial"/>
          <w:i/>
          <w:sz w:val="16"/>
          <w:szCs w:val="16"/>
        </w:rPr>
        <w:t>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17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18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18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19" w:name="_Hlk99014455"/>
    </w:p>
    <w:bookmarkEnd w:id="19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492EDF2D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</w:t>
      </w:r>
      <w:r w:rsidR="00F31801">
        <w:rPr>
          <w:rFonts w:ascii="Cambria" w:hAnsi="Cambria" w:cs="Arial"/>
          <w:i/>
          <w:sz w:val="16"/>
          <w:szCs w:val="16"/>
        </w:rPr>
        <w:t>rego zdolnościach lub sytuacji W</w:t>
      </w:r>
      <w:r w:rsidRPr="00A10F65">
        <w:rPr>
          <w:rFonts w:ascii="Cambria" w:hAnsi="Cambria" w:cs="Arial"/>
          <w:i/>
          <w:sz w:val="16"/>
          <w:szCs w:val="16"/>
        </w:rPr>
        <w:t>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0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21" w:name="_Hlk43743043"/>
      <w:bookmarkStart w:id="22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20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CA8642A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</w:t>
      </w:r>
      <w:r w:rsidR="00F31801">
        <w:rPr>
          <w:rFonts w:ascii="Cambria" w:hAnsi="Cambria" w:cs="Arial"/>
          <w:bCs/>
          <w:i/>
          <w:sz w:val="21"/>
          <w:szCs w:val="21"/>
        </w:rPr>
        <w:t>oświadczenie to składa każdy z W</w:t>
      </w:r>
      <w:bookmarkStart w:id="23" w:name="_GoBack"/>
      <w:bookmarkEnd w:id="23"/>
      <w:r w:rsidRPr="00A10F65">
        <w:rPr>
          <w:rFonts w:ascii="Cambria" w:hAnsi="Cambria" w:cs="Arial"/>
          <w:bCs/>
          <w:i/>
          <w:sz w:val="21"/>
          <w:szCs w:val="21"/>
        </w:rPr>
        <w:t>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21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22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17CAF" w14:textId="77777777" w:rsidR="002148F2" w:rsidRDefault="002148F2" w:rsidP="00473719">
      <w:pPr>
        <w:spacing w:after="0" w:line="240" w:lineRule="auto"/>
      </w:pPr>
      <w:r>
        <w:separator/>
      </w:r>
    </w:p>
  </w:endnote>
  <w:endnote w:type="continuationSeparator" w:id="0">
    <w:p w14:paraId="4EB023B9" w14:textId="77777777" w:rsidR="002148F2" w:rsidRDefault="002148F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602A1B4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180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31B31" w14:textId="77777777" w:rsidR="002148F2" w:rsidRDefault="002148F2" w:rsidP="00473719">
      <w:pPr>
        <w:spacing w:after="0" w:line="240" w:lineRule="auto"/>
      </w:pPr>
      <w:r>
        <w:separator/>
      </w:r>
    </w:p>
  </w:footnote>
  <w:footnote w:type="continuationSeparator" w:id="0">
    <w:p w14:paraId="70D439A0" w14:textId="77777777" w:rsidR="002148F2" w:rsidRDefault="002148F2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5607740A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10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ins w:id="11" w:author="JiW" w:date="2025-10-27T10:49:00Z">
        <w:r w:rsidR="00B86BDE">
          <w:rPr>
            <w:rFonts w:ascii="Cambria" w:hAnsi="Cambria" w:cs="Arial"/>
            <w:sz w:val="16"/>
            <w:szCs w:val="16"/>
          </w:rPr>
          <w:t xml:space="preserve">osoby fizycznej lub prawnej, </w:t>
        </w:r>
      </w:ins>
      <w:r w:rsidRPr="00A10F65">
        <w:rPr>
          <w:rFonts w:ascii="Cambria" w:hAnsi="Cambria" w:cs="Arial"/>
          <w:sz w:val="16"/>
          <w:szCs w:val="16"/>
        </w:rPr>
        <w:t>podmiotu</w:t>
      </w:r>
      <w:ins w:id="12" w:author="JiW" w:date="2025-10-27T10:49:00Z">
        <w:r w:rsidR="00B86BDE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A10F65">
        <w:rPr>
          <w:rFonts w:ascii="Cambria" w:hAnsi="Cambria" w:cs="Arial"/>
          <w:sz w:val="16"/>
          <w:szCs w:val="16"/>
        </w:rPr>
        <w:t>, o który</w:t>
      </w:r>
      <w:ins w:id="13" w:author="JiW" w:date="2025-10-27T10:49:00Z">
        <w:r w:rsidR="00B86BDE">
          <w:rPr>
            <w:rFonts w:ascii="Cambria" w:hAnsi="Cambria" w:cs="Arial"/>
            <w:sz w:val="16"/>
            <w:szCs w:val="16"/>
          </w:rPr>
          <w:t>ch</w:t>
        </w:r>
      </w:ins>
      <w:del w:id="14" w:author="JiW" w:date="2025-10-27T10:49:00Z">
        <w:r w:rsidRPr="00A10F65" w:rsidDel="00B86BDE">
          <w:rPr>
            <w:rFonts w:ascii="Cambria" w:hAnsi="Cambria" w:cs="Arial"/>
            <w:sz w:val="16"/>
            <w:szCs w:val="16"/>
          </w:rPr>
          <w:delText>m</w:delText>
        </w:r>
      </w:del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10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wona Swat - Nadleśnictwo Komańcza">
    <w15:presenceInfo w15:providerId="AD" w15:userId="S-1-5-21-1258824510-3303949563-3469234235-56790"/>
  </w15:person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86C54"/>
    <w:rsid w:val="000A196B"/>
    <w:rsid w:val="000E7191"/>
    <w:rsid w:val="001243C0"/>
    <w:rsid w:val="0012672A"/>
    <w:rsid w:val="001336FC"/>
    <w:rsid w:val="001414CE"/>
    <w:rsid w:val="00203CB6"/>
    <w:rsid w:val="0020585B"/>
    <w:rsid w:val="002148F2"/>
    <w:rsid w:val="002C757B"/>
    <w:rsid w:val="003E4F31"/>
    <w:rsid w:val="003F7B3E"/>
    <w:rsid w:val="00410E08"/>
    <w:rsid w:val="0043230B"/>
    <w:rsid w:val="00473719"/>
    <w:rsid w:val="00477FBC"/>
    <w:rsid w:val="004F3ACA"/>
    <w:rsid w:val="00515EAA"/>
    <w:rsid w:val="00532D30"/>
    <w:rsid w:val="0059500C"/>
    <w:rsid w:val="006A7A17"/>
    <w:rsid w:val="006A7EB2"/>
    <w:rsid w:val="006B7E8C"/>
    <w:rsid w:val="00706C21"/>
    <w:rsid w:val="00735501"/>
    <w:rsid w:val="007643A6"/>
    <w:rsid w:val="00791FD5"/>
    <w:rsid w:val="007A2E83"/>
    <w:rsid w:val="007B2569"/>
    <w:rsid w:val="00800ECB"/>
    <w:rsid w:val="008662F3"/>
    <w:rsid w:val="0093256D"/>
    <w:rsid w:val="009D3326"/>
    <w:rsid w:val="009E121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86BDE"/>
    <w:rsid w:val="00C15FCE"/>
    <w:rsid w:val="00C66B30"/>
    <w:rsid w:val="00CC31B9"/>
    <w:rsid w:val="00CE248B"/>
    <w:rsid w:val="00D16030"/>
    <w:rsid w:val="00D574EF"/>
    <w:rsid w:val="00D82B0D"/>
    <w:rsid w:val="00DC6415"/>
    <w:rsid w:val="00E85787"/>
    <w:rsid w:val="00F105EC"/>
    <w:rsid w:val="00F31801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5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21</cp:revision>
  <dcterms:created xsi:type="dcterms:W3CDTF">2022-06-26T18:22:00Z</dcterms:created>
  <dcterms:modified xsi:type="dcterms:W3CDTF">2025-11-07T06:55:00Z</dcterms:modified>
</cp:coreProperties>
</file>